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umowa - PT + RB (wymiana przewodów. rekonstrukcja sieci) edyt_ OST - część 4,5.docx</dmsv2BaseFileName>
    <dmsv2BaseDisplayName xmlns="http://schemas.microsoft.com/sharepoint/v3">Załącznik nr 5 do SWZ - wzór umowa - PT + RB (wymiana przewodów. rekonstrukcja sieci) edyt_ OST - część 4,5</dmsv2BaseDisplayName>
    <dmsv2SWPP2ObjectNumber xmlns="http://schemas.microsoft.com/sharepoint/v3">POST/DYS/OLD/GZ/04584/2025                        </dmsv2SWPP2ObjectNumber>
    <dmsv2SWPP2SumMD5 xmlns="http://schemas.microsoft.com/sharepoint/v3">49edb54f470d6fa7ba2ceca9a65602ba</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24031299</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JEUP5JKVCYQC-1133723987-27761</_dlc_DocId>
    <_dlc_DocIdUrl xmlns="a19cb1c7-c5c7-46d4-85ae-d83685407bba">
      <Url>https://swpp2.dms.gkpge.pl/sites/41/_layouts/15/DocIdRedir.aspx?ID=JEUP5JKVCYQC-1133723987-27761</Url>
      <Description>JEUP5JKVCYQC-1133723987-27761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BE861F46-093B-422D-BD73-4A5F6330A608}"/>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a70557db-3b53-496e-82ca-9205345cd719</vt:lpwstr>
  </property>
</Properties>
</file>